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7266A0"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6"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952A28">
        <w:rPr>
          <w:rFonts w:ascii="Arial" w:hAnsi="Arial" w:cs="Arial"/>
          <w:b/>
        </w:rPr>
        <w:t xml:space="preserve"> 4</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9D7C0F">
        <w:rPr>
          <w:rFonts w:ascii="Arial" w:hAnsi="Arial" w:cs="Arial"/>
          <w:b/>
          <w:bCs/>
        </w:rPr>
        <w:t>Research</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DA32AA">
        <w:rPr>
          <w:rFonts w:ascii="Arial" w:hAnsi="Arial" w:cs="Arial"/>
          <w:b/>
          <w:bCs/>
        </w:rPr>
        <w:t xml:space="preserve"> ~2</w:t>
      </w:r>
      <w:r w:rsidR="009D7C0F">
        <w:rPr>
          <w:rFonts w:ascii="Arial" w:hAnsi="Arial" w:cs="Arial"/>
          <w:b/>
          <w:bCs/>
        </w:rPr>
        <w:t xml:space="preserve"> week</w:t>
      </w:r>
      <w:r w:rsidR="00DA32AA">
        <w:rPr>
          <w:rFonts w:ascii="Arial" w:hAnsi="Arial" w:cs="Arial"/>
          <w:b/>
          <w:bCs/>
        </w:rPr>
        <w:t>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C12B78" w:rsidRPr="00D83F69" w:rsidTr="00562121">
        <w:trPr>
          <w:trHeight w:val="571"/>
        </w:trPr>
        <w:tc>
          <w:tcPr>
            <w:tcW w:w="9606" w:type="dxa"/>
            <w:gridSpan w:val="2"/>
            <w:shd w:val="clear" w:color="auto" w:fill="auto"/>
            <w:vAlign w:val="center"/>
          </w:tcPr>
          <w:p w:rsidR="00C12B78" w:rsidRPr="009A5326" w:rsidRDefault="00C12B78" w:rsidP="00DA32AA">
            <w:pPr>
              <w:rPr>
                <w:rFonts w:ascii="Arial" w:hAnsi="Arial" w:cs="Arial"/>
              </w:rPr>
            </w:pPr>
            <w:proofErr w:type="gramStart"/>
            <w:r w:rsidRPr="00D83F69">
              <w:rPr>
                <w:rFonts w:ascii="Arial" w:hAnsi="Arial" w:cs="Arial"/>
                <w:b/>
                <w:bCs/>
              </w:rPr>
              <w:t>OVERVIEW :</w:t>
            </w:r>
            <w:proofErr w:type="gramEnd"/>
            <w:r w:rsidRPr="00D83F69">
              <w:rPr>
                <w:rFonts w:ascii="Arial" w:hAnsi="Arial" w:cs="Arial"/>
                <w:b/>
                <w:bCs/>
              </w:rPr>
              <w:t xml:space="preserve"> </w:t>
            </w:r>
            <w:r w:rsidR="009A5326">
              <w:rPr>
                <w:rFonts w:ascii="Arial" w:hAnsi="Arial" w:cs="Arial"/>
                <w:bCs/>
              </w:rPr>
              <w:t xml:space="preserve">To extend their knowledge of the historical context of the music of </w:t>
            </w:r>
            <w:r w:rsidR="009A5326">
              <w:rPr>
                <w:rFonts w:ascii="Arial" w:hAnsi="Arial" w:cs="Arial"/>
                <w:bCs/>
                <w:u w:val="single"/>
              </w:rPr>
              <w:t>The Outsiders</w:t>
            </w:r>
            <w:r w:rsidR="009A5326">
              <w:rPr>
                <w:rFonts w:ascii="Arial" w:hAnsi="Arial" w:cs="Arial"/>
                <w:bCs/>
              </w:rPr>
              <w:t xml:space="preserve"> and practice research skills, students will research and present information on various different popular music artists from the late 1960s and </w:t>
            </w:r>
            <w:proofErr w:type="spellStart"/>
            <w:r w:rsidR="009A5326">
              <w:rPr>
                <w:rFonts w:ascii="Arial" w:hAnsi="Arial" w:cs="Arial"/>
                <w:bCs/>
              </w:rPr>
              <w:t>analyse</w:t>
            </w:r>
            <w:proofErr w:type="spellEnd"/>
            <w:r w:rsidR="009A5326">
              <w:rPr>
                <w:rFonts w:ascii="Arial" w:hAnsi="Arial" w:cs="Arial"/>
                <w:bCs/>
              </w:rPr>
              <w:t xml:space="preserve"> the lyrics to </w:t>
            </w:r>
            <w:r w:rsidR="00DA32AA">
              <w:rPr>
                <w:rFonts w:ascii="Arial" w:hAnsi="Arial" w:cs="Arial"/>
                <w:bCs/>
              </w:rPr>
              <w:t>a song.</w:t>
            </w:r>
            <w:r w:rsidR="009A5326">
              <w:rPr>
                <w:rFonts w:ascii="Arial" w:hAnsi="Arial" w:cs="Arial"/>
                <w:bCs/>
              </w:rPr>
              <w:t xml:space="preserve">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670134" w:rsidRDefault="00823EB6" w:rsidP="00080B63">
            <w:pPr>
              <w:pStyle w:val="NormalWeb1"/>
              <w:spacing w:before="0" w:beforeAutospacing="0" w:after="0" w:afterAutospacing="0"/>
              <w:rPr>
                <w:lang w:val="en-US"/>
              </w:rPr>
            </w:pPr>
            <w:r>
              <w:rPr>
                <w:lang w:val="en-US"/>
              </w:rPr>
              <w:t>9.4</w:t>
            </w:r>
            <w:r w:rsidRPr="00A41DE7">
              <w:rPr>
                <w:lang w:val="en-US"/>
              </w:rPr>
              <w:t xml:space="preserve"> Generate relevant questions a</w:t>
            </w:r>
            <w:r>
              <w:rPr>
                <w:lang w:val="en-US"/>
              </w:rPr>
              <w:t>bout readings on issues that could lead to further</w:t>
            </w:r>
            <w:r w:rsidRPr="00A41DE7">
              <w:rPr>
                <w:lang w:val="en-US"/>
              </w:rPr>
              <w:t xml:space="preserve"> </w:t>
            </w:r>
            <w:r>
              <w:rPr>
                <w:lang w:val="en-US"/>
              </w:rPr>
              <w:t>research and be able to outline a plan of action you would follow</w:t>
            </w:r>
          </w:p>
          <w:p w:rsidR="00823EB6" w:rsidRDefault="00823EB6" w:rsidP="00823EB6">
            <w:pPr>
              <w:pStyle w:val="NormalWeb1"/>
              <w:spacing w:before="0" w:beforeAutospacing="0" w:after="0" w:afterAutospacing="0"/>
              <w:rPr>
                <w:lang w:val="en-US"/>
              </w:rPr>
            </w:pPr>
            <w:r>
              <w:rPr>
                <w:lang w:val="en-US"/>
              </w:rPr>
              <w:t>9.7</w:t>
            </w:r>
            <w:r w:rsidRPr="00A41DE7">
              <w:rPr>
                <w:lang w:val="en-US"/>
              </w:rPr>
              <w:t xml:space="preserve"> </w:t>
            </w:r>
            <w:r>
              <w:rPr>
                <w:lang w:val="en-US"/>
              </w:rPr>
              <w:t>Be able to p</w:t>
            </w:r>
            <w:r w:rsidRPr="00A41DE7">
              <w:rPr>
                <w:lang w:val="en-US"/>
              </w:rPr>
              <w:t xml:space="preserve">repare a bibliography of reference materials </w:t>
            </w:r>
            <w:r>
              <w:rPr>
                <w:lang w:val="en-US"/>
              </w:rPr>
              <w:t xml:space="preserve">using electronic formatting programs in </w:t>
            </w:r>
            <w:proofErr w:type="gramStart"/>
            <w:r>
              <w:rPr>
                <w:lang w:val="en-US"/>
              </w:rPr>
              <w:t>APA  style</w:t>
            </w:r>
            <w:proofErr w:type="gramEnd"/>
            <w:r>
              <w:rPr>
                <w:lang w:val="en-US"/>
              </w:rPr>
              <w:t xml:space="preserve">. </w:t>
            </w:r>
          </w:p>
          <w:p w:rsidR="00823EB6" w:rsidRDefault="00823EB6" w:rsidP="00080B63">
            <w:pPr>
              <w:pStyle w:val="NormalWeb1"/>
              <w:spacing w:before="0" w:beforeAutospacing="0" w:after="0" w:afterAutospacing="0"/>
              <w:rPr>
                <w:lang w:val="en-US"/>
              </w:rPr>
            </w:pPr>
            <w:r>
              <w:rPr>
                <w:lang w:val="en-US"/>
              </w:rPr>
              <w:t>9.8 Learn and practice how to evaluate credible sources in regards to electronic sources</w:t>
            </w:r>
          </w:p>
          <w:p w:rsidR="00823EB6" w:rsidRDefault="00823EB6" w:rsidP="00080B63">
            <w:pPr>
              <w:pStyle w:val="NormalWeb1"/>
              <w:spacing w:before="0" w:beforeAutospacing="0" w:after="0" w:afterAutospacing="0"/>
              <w:rPr>
                <w:lang w:val="en-US"/>
              </w:rPr>
            </w:pPr>
            <w:r>
              <w:rPr>
                <w:lang w:val="en-US"/>
              </w:rPr>
              <w:t>9.21 U</w:t>
            </w:r>
            <w:r w:rsidRPr="00C1182A">
              <w:rPr>
                <w:lang w:val="en-US"/>
              </w:rPr>
              <w:t>se appropriate organizational structures for conveying information</w:t>
            </w:r>
          </w:p>
          <w:p w:rsidR="00823EB6" w:rsidRDefault="00823EB6" w:rsidP="00823EB6">
            <w:pPr>
              <w:pStyle w:val="NormalWeb1"/>
              <w:spacing w:before="0" w:beforeAutospacing="0" w:after="0" w:afterAutospacing="0"/>
              <w:rPr>
                <w:lang w:val="en-US"/>
              </w:rPr>
            </w:pPr>
            <w:r>
              <w:rPr>
                <w:lang w:val="en-US"/>
              </w:rPr>
              <w:t>9.22 Write</w:t>
            </w:r>
            <w:r w:rsidRPr="00A41DE7">
              <w:rPr>
                <w:lang w:val="en-US"/>
              </w:rPr>
              <w:t xml:space="preserve"> clear research questions and </w:t>
            </w:r>
            <w:r>
              <w:rPr>
                <w:lang w:val="en-US"/>
              </w:rPr>
              <w:t xml:space="preserve">investigate </w:t>
            </w:r>
            <w:r w:rsidRPr="00A41DE7">
              <w:rPr>
                <w:lang w:val="en-US"/>
              </w:rPr>
              <w:t xml:space="preserve">suitable research methods </w:t>
            </w:r>
            <w:r>
              <w:rPr>
                <w:lang w:val="en-US"/>
              </w:rPr>
              <w:t>of locating</w:t>
            </w:r>
            <w:r w:rsidRPr="00A41DE7">
              <w:rPr>
                <w:lang w:val="en-US"/>
              </w:rPr>
              <w:t xml:space="preserve"> primary and secondary sources.</w:t>
            </w:r>
          </w:p>
          <w:p w:rsidR="00823EB6" w:rsidRDefault="00823EB6" w:rsidP="00823EB6">
            <w:pPr>
              <w:pStyle w:val="NormalWeb1"/>
              <w:spacing w:before="0" w:beforeAutospacing="0" w:after="0" w:afterAutospacing="0"/>
              <w:rPr>
                <w:lang w:val="en-US"/>
              </w:rPr>
            </w:pPr>
            <w:r>
              <w:rPr>
                <w:lang w:val="en-US"/>
              </w:rPr>
              <w:t>9.23</w:t>
            </w:r>
            <w:r w:rsidRPr="00A41DE7">
              <w:rPr>
                <w:lang w:val="en-US"/>
              </w:rPr>
              <w:t xml:space="preserve"> Develop the ma</w:t>
            </w:r>
            <w:r>
              <w:rPr>
                <w:lang w:val="en-US"/>
              </w:rPr>
              <w:t xml:space="preserve">in ideas within the body of a research </w:t>
            </w:r>
            <w:r w:rsidRPr="00A41DE7">
              <w:rPr>
                <w:lang w:val="en-US"/>
              </w:rPr>
              <w:t xml:space="preserve">composition </w:t>
            </w:r>
            <w:r>
              <w:rPr>
                <w:lang w:val="en-US"/>
              </w:rPr>
              <w:t>logically with details and examples</w:t>
            </w:r>
          </w:p>
          <w:p w:rsidR="00823EB6" w:rsidRDefault="00823EB6" w:rsidP="00823EB6">
            <w:pPr>
              <w:pStyle w:val="NormalWeb1"/>
              <w:spacing w:before="0" w:beforeAutospacing="0" w:after="0" w:afterAutospacing="0"/>
              <w:rPr>
                <w:lang w:val="en-US"/>
              </w:rPr>
            </w:pPr>
            <w:r>
              <w:rPr>
                <w:lang w:val="en-US"/>
              </w:rPr>
              <w:t xml:space="preserve">9.24 </w:t>
            </w:r>
            <w:r w:rsidRPr="00A41DE7">
              <w:rPr>
                <w:lang w:val="en-US"/>
              </w:rPr>
              <w:t xml:space="preserve">Synthesize information from multiple sources and </w:t>
            </w:r>
            <w:r>
              <w:rPr>
                <w:lang w:val="en-US"/>
              </w:rPr>
              <w:t>learn how to document the resources correctly in written assignments</w:t>
            </w:r>
            <w:ins w:id="0" w:author="Dan Olsen" w:date="2010-10-18T14:06:00Z">
              <w:r>
                <w:rPr>
                  <w:lang w:val="en-US"/>
                </w:rPr>
                <w:t xml:space="preserve"> </w:t>
              </w:r>
            </w:ins>
          </w:p>
          <w:p w:rsidR="00823EB6" w:rsidRDefault="00823EB6" w:rsidP="00823EB6">
            <w:pPr>
              <w:pStyle w:val="NormalWeb1"/>
              <w:spacing w:before="0" w:beforeAutospacing="0" w:after="0" w:afterAutospacing="0"/>
              <w:rPr>
                <w:lang w:val="en-US"/>
              </w:rPr>
            </w:pPr>
            <w:r>
              <w:rPr>
                <w:lang w:val="en-US"/>
              </w:rPr>
              <w:t>9.25 Explain the purpose of a bibliography</w:t>
            </w:r>
          </w:p>
          <w:p w:rsidR="00823EB6" w:rsidRDefault="00823EB6" w:rsidP="00823EB6">
            <w:pPr>
              <w:pStyle w:val="NormalWeb1"/>
              <w:spacing w:before="0" w:beforeAutospacing="0" w:after="0" w:afterAutospacing="0"/>
              <w:rPr>
                <w:lang w:val="en-US"/>
              </w:rPr>
            </w:pPr>
            <w:r>
              <w:rPr>
                <w:lang w:val="en-US"/>
              </w:rPr>
              <w:t>9.29 Write informative</w:t>
            </w:r>
            <w:r w:rsidRPr="00A41DE7">
              <w:rPr>
                <w:lang w:val="en-US"/>
              </w:rPr>
              <w:t xml:space="preserve"> </w:t>
            </w:r>
            <w:r>
              <w:rPr>
                <w:lang w:val="en-US"/>
              </w:rPr>
              <w:t>or expository compositions to present relevant information and show a discernment between important and superfluous information</w:t>
            </w:r>
          </w:p>
          <w:p w:rsidR="00823EB6" w:rsidRDefault="00823EB6" w:rsidP="00823EB6">
            <w:pPr>
              <w:pStyle w:val="NormalWeb1"/>
              <w:spacing w:before="0" w:beforeAutospacing="0" w:after="0" w:afterAutospacing="0"/>
              <w:rPr>
                <w:lang w:val="en-US"/>
              </w:rPr>
            </w:pPr>
            <w:r>
              <w:rPr>
                <w:lang w:val="en-US"/>
              </w:rPr>
              <w:t xml:space="preserve">9.34 Review the concept of </w:t>
            </w:r>
            <w:r w:rsidRPr="00BE4BD8">
              <w:rPr>
                <w:lang w:val="en-US"/>
              </w:rPr>
              <w:t>plagiarism</w:t>
            </w:r>
            <w:r>
              <w:rPr>
                <w:lang w:val="en-US"/>
              </w:rPr>
              <w:t xml:space="preserve"> and how to avoid it; use writing tools available to appropriately incorporate your ideas and others into your writing</w:t>
            </w:r>
          </w:p>
          <w:p w:rsidR="00823EB6" w:rsidRDefault="00823EB6" w:rsidP="00080B63">
            <w:pPr>
              <w:pStyle w:val="NormalWeb1"/>
              <w:spacing w:before="0" w:beforeAutospacing="0" w:after="0" w:afterAutospacing="0"/>
              <w:rPr>
                <w:lang w:val="en-US"/>
              </w:rPr>
            </w:pPr>
            <w:r>
              <w:rPr>
                <w:lang w:val="en-US"/>
              </w:rPr>
              <w:t>9.39 Teach how to use</w:t>
            </w:r>
            <w:r w:rsidRPr="00BE4BD8">
              <w:rPr>
                <w:lang w:val="en-US"/>
              </w:rPr>
              <w:t xml:space="preserve"> reference works to gather information: books, periodicals, dictionaries, thesauri, encyclopedias, atlases, almanacs, CD ROM,</w:t>
            </w:r>
            <w:r>
              <w:rPr>
                <w:lang w:val="en-US"/>
              </w:rPr>
              <w:t xml:space="preserve"> </w:t>
            </w:r>
            <w:r w:rsidRPr="00BE4BD8">
              <w:rPr>
                <w:lang w:val="en-US"/>
              </w:rPr>
              <w:t>databases and Internet</w:t>
            </w:r>
            <w:r>
              <w:rPr>
                <w:lang w:val="en-US"/>
              </w:rPr>
              <w:t>, including EBSCO resources</w:t>
            </w:r>
          </w:p>
          <w:p w:rsidR="00823EB6" w:rsidRDefault="00823EB6" w:rsidP="00080B63">
            <w:pPr>
              <w:pStyle w:val="NormalWeb1"/>
              <w:spacing w:before="0" w:beforeAutospacing="0" w:after="0" w:afterAutospacing="0"/>
              <w:rPr>
                <w:lang w:val="en-US"/>
              </w:rPr>
            </w:pPr>
            <w:r>
              <w:rPr>
                <w:lang w:val="en-US"/>
              </w:rPr>
              <w:t>9.45 Understand the us</w:t>
            </w:r>
            <w:r w:rsidRPr="00A41DE7">
              <w:rPr>
                <w:lang w:val="en-US"/>
              </w:rPr>
              <w:t xml:space="preserve">e </w:t>
            </w:r>
            <w:r>
              <w:rPr>
                <w:lang w:val="en-US"/>
              </w:rPr>
              <w:t xml:space="preserve">of </w:t>
            </w:r>
            <w:r w:rsidRPr="00A41DE7">
              <w:rPr>
                <w:lang w:val="en-US"/>
              </w:rPr>
              <w:t>props, visual aids, graphs, and electronic media to enhance the appeal and accuracy of presentations</w:t>
            </w:r>
          </w:p>
          <w:p w:rsidR="00823EB6" w:rsidRDefault="00823EB6" w:rsidP="00080B63">
            <w:pPr>
              <w:pStyle w:val="NormalWeb1"/>
              <w:spacing w:before="0" w:beforeAutospacing="0" w:after="0" w:afterAutospacing="0"/>
              <w:rPr>
                <w:lang w:val="en-US"/>
              </w:rPr>
            </w:pPr>
            <w:r>
              <w:rPr>
                <w:lang w:val="en-US"/>
              </w:rPr>
              <w:t>9.48</w:t>
            </w:r>
            <w:r w:rsidRPr="00A41DE7">
              <w:rPr>
                <w:lang w:val="en-US"/>
              </w:rPr>
              <w:t xml:space="preserve"> Identify the aesthetic effects of a media presentation and evaluate the techniques used to create them</w:t>
            </w:r>
            <w:r>
              <w:rPr>
                <w:lang w:val="en-US"/>
              </w:rPr>
              <w:t>; compare to a literary work and discuss the components that are transferrable and which are unique</w:t>
            </w:r>
          </w:p>
          <w:p w:rsidR="00823EB6" w:rsidRPr="009E6466" w:rsidRDefault="00823EB6" w:rsidP="00080B63">
            <w:pPr>
              <w:pStyle w:val="NormalWeb1"/>
              <w:spacing w:before="0" w:beforeAutospacing="0" w:after="0" w:afterAutospacing="0"/>
              <w:rPr>
                <w:lang w:val="en-US"/>
              </w:rPr>
            </w:pPr>
            <w:r>
              <w:rPr>
                <w:lang w:val="en-US"/>
              </w:rPr>
              <w:t>9.51</w:t>
            </w:r>
            <w:r w:rsidRPr="00A41DE7">
              <w:rPr>
                <w:lang w:val="en-US"/>
              </w:rPr>
              <w:t xml:space="preserve"> D</w:t>
            </w:r>
            <w:r>
              <w:rPr>
                <w:lang w:val="en-US"/>
              </w:rPr>
              <w:t>eliver expository presentation that demonstrates the understanding of the content, relevant information, and credible sources and visual aids</w:t>
            </w:r>
            <w:r w:rsidRPr="00A41DE7">
              <w:rPr>
                <w:lang w:val="en-US"/>
              </w:rPr>
              <w:br/>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690F87" w:rsidRDefault="00690F87" w:rsidP="00C60DEC">
            <w:pPr>
              <w:numPr>
                <w:ilvl w:val="0"/>
                <w:numId w:val="1"/>
              </w:numPr>
              <w:rPr>
                <w:rFonts w:ascii="Arial" w:hAnsi="Arial" w:cs="Arial"/>
              </w:rPr>
            </w:pPr>
            <w:r>
              <w:rPr>
                <w:rFonts w:ascii="Arial" w:hAnsi="Arial" w:cs="Arial"/>
              </w:rPr>
              <w:t xml:space="preserve">How can we create and perform an attractive, informative presentation </w:t>
            </w:r>
            <w:r>
              <w:rPr>
                <w:rFonts w:ascii="Arial" w:hAnsi="Arial" w:cs="Arial"/>
              </w:rPr>
              <w:lastRenderedPageBreak/>
              <w:t>on a researched topic?</w:t>
            </w:r>
          </w:p>
          <w:p w:rsidR="00C60DEC" w:rsidRDefault="00690F87" w:rsidP="00C60DEC">
            <w:pPr>
              <w:numPr>
                <w:ilvl w:val="0"/>
                <w:numId w:val="1"/>
              </w:numPr>
              <w:rPr>
                <w:rFonts w:ascii="Arial" w:hAnsi="Arial" w:cs="Arial"/>
              </w:rPr>
            </w:pPr>
            <w:r>
              <w:rPr>
                <w:rFonts w:ascii="Arial" w:hAnsi="Arial" w:cs="Arial"/>
              </w:rPr>
              <w:t>What makes an online source more or less reliable?</w:t>
            </w:r>
          </w:p>
          <w:p w:rsidR="00690F87" w:rsidRDefault="00690F87" w:rsidP="00C60DEC">
            <w:pPr>
              <w:numPr>
                <w:ilvl w:val="0"/>
                <w:numId w:val="1"/>
              </w:numPr>
              <w:rPr>
                <w:rFonts w:ascii="Arial" w:hAnsi="Arial" w:cs="Arial"/>
              </w:rPr>
            </w:pPr>
            <w:r>
              <w:rPr>
                <w:rFonts w:ascii="Arial" w:hAnsi="Arial" w:cs="Arial"/>
              </w:rPr>
              <w:t xml:space="preserve">How do we make a bibliography to cite </w:t>
            </w:r>
            <w:proofErr w:type="gramStart"/>
            <w:r>
              <w:rPr>
                <w:rFonts w:ascii="Arial" w:hAnsi="Arial" w:cs="Arial"/>
              </w:rPr>
              <w:t>sources.</w:t>
            </w:r>
            <w:proofErr w:type="gramEnd"/>
          </w:p>
          <w:p w:rsidR="00690F87" w:rsidRPr="00C60DEC" w:rsidRDefault="00690F87" w:rsidP="00C60DEC">
            <w:pPr>
              <w:numPr>
                <w:ilvl w:val="0"/>
                <w:numId w:val="1"/>
              </w:numPr>
              <w:rPr>
                <w:rFonts w:ascii="Arial" w:hAnsi="Arial" w:cs="Arial"/>
              </w:rPr>
            </w:pPr>
            <w:r>
              <w:rPr>
                <w:rFonts w:ascii="Arial" w:hAnsi="Arial" w:cs="Arial"/>
              </w:rPr>
              <w:t>How can we avoid plagiarism through judicious note-taking and the proper citing of sources?</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1B323A" w:rsidRDefault="00690F87" w:rsidP="00E61CAF">
            <w:pPr>
              <w:rPr>
                <w:rFonts w:ascii="Arial" w:hAnsi="Arial" w:cs="Arial"/>
              </w:rPr>
            </w:pPr>
            <w:r>
              <w:rPr>
                <w:rFonts w:ascii="Arial" w:hAnsi="Arial" w:cs="Arial"/>
              </w:rPr>
              <w:t xml:space="preserve">60s music, rock n roll, British Invasion, country, rockabilly, </w:t>
            </w:r>
            <w:proofErr w:type="spellStart"/>
            <w:r>
              <w:rPr>
                <w:rFonts w:ascii="Arial" w:hAnsi="Arial" w:cs="Arial"/>
              </w:rPr>
              <w:t>powerpoint</w:t>
            </w:r>
            <w:proofErr w:type="spellEnd"/>
            <w:r>
              <w:rPr>
                <w:rFonts w:ascii="Arial" w:hAnsi="Arial" w:cs="Arial"/>
              </w:rPr>
              <w:t xml:space="preserve">, biographical </w:t>
            </w:r>
            <w:r>
              <w:rPr>
                <w:rFonts w:ascii="Arial" w:hAnsi="Arial" w:cs="Arial"/>
              </w:rPr>
              <w:lastRenderedPageBreak/>
              <w:t>information, musical style, evaluating sources, reliable information, web address, website title, website author / sponsor, bibliography, plagiarism, research notes, citation</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690F87" w:rsidRDefault="00690F87" w:rsidP="002C2987">
            <w:pPr>
              <w:rPr>
                <w:rFonts w:ascii="Arial" w:hAnsi="Arial" w:cs="Arial"/>
              </w:rPr>
            </w:pPr>
            <w:r>
              <w:rPr>
                <w:rFonts w:ascii="Arial" w:hAnsi="Arial" w:cs="Arial"/>
              </w:rPr>
              <w:t>Music research project and presentation</w:t>
            </w:r>
            <w:r w:rsidR="00AF5669">
              <w:rPr>
                <w:rFonts w:ascii="Arial" w:hAnsi="Arial" w:cs="Arial"/>
              </w:rPr>
              <w:t xml:space="preserve"> (attached)</w:t>
            </w:r>
          </w:p>
          <w:p w:rsidR="00AF5669" w:rsidRDefault="00AF5669" w:rsidP="002C2987">
            <w:pPr>
              <w:rPr>
                <w:rFonts w:ascii="Arial" w:hAnsi="Arial" w:cs="Arial"/>
              </w:rPr>
            </w:pPr>
            <w:r>
              <w:rPr>
                <w:rFonts w:ascii="Arial" w:hAnsi="Arial" w:cs="Arial"/>
              </w:rPr>
              <w:t>Research Notes (attached)</w:t>
            </w:r>
          </w:p>
          <w:p w:rsidR="00690F87" w:rsidRPr="001A5EB4" w:rsidRDefault="00690F87" w:rsidP="002C2987">
            <w:pPr>
              <w:rPr>
                <w:rFonts w:ascii="Arial" w:hAnsi="Arial" w:cs="Arial"/>
              </w:rPr>
            </w:pPr>
            <w:r>
              <w:rPr>
                <w:rFonts w:ascii="Arial" w:hAnsi="Arial" w:cs="Arial"/>
              </w:rPr>
              <w:t>In-class discussion / progress feedback</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AF5669" w:rsidRPr="00AF5669" w:rsidRDefault="00AF5669" w:rsidP="00896C99">
            <w:pPr>
              <w:rPr>
                <w:rFonts w:ascii="Arial" w:hAnsi="Arial" w:cs="Arial"/>
              </w:rPr>
            </w:pPr>
            <w:r>
              <w:rPr>
                <w:rFonts w:ascii="Arial" w:hAnsi="Arial" w:cs="Arial"/>
                <w:b/>
                <w:u w:val="single"/>
              </w:rPr>
              <w:t>Research Project</w:t>
            </w:r>
          </w:p>
          <w:p w:rsidR="00D81A2F" w:rsidRPr="00D81A2F" w:rsidRDefault="00D81A2F" w:rsidP="00896C99">
            <w:pPr>
              <w:rPr>
                <w:rFonts w:ascii="Arial" w:hAnsi="Arial" w:cs="Arial"/>
                <w:b/>
                <w:u w:val="single"/>
                <w:lang w:val="en-CA"/>
              </w:rPr>
            </w:pPr>
            <w:r>
              <w:rPr>
                <w:rFonts w:ascii="Arial" w:hAnsi="Arial" w:cs="Arial"/>
                <w:b/>
                <w:u w:val="single"/>
                <w:lang w:val="en-CA"/>
              </w:rPr>
              <w:t>Introduction</w:t>
            </w:r>
          </w:p>
          <w:p w:rsidR="00AF5669" w:rsidRDefault="00AF5669" w:rsidP="00896C99">
            <w:pPr>
              <w:rPr>
                <w:rFonts w:ascii="Arial" w:hAnsi="Arial" w:cs="Arial"/>
              </w:rPr>
            </w:pPr>
            <w:r>
              <w:rPr>
                <w:rFonts w:ascii="Arial" w:hAnsi="Arial" w:cs="Arial"/>
              </w:rPr>
              <w:t xml:space="preserve">Students will research a band from the time period of the novel just read, </w:t>
            </w:r>
            <w:r>
              <w:rPr>
                <w:rFonts w:ascii="Arial" w:hAnsi="Arial" w:cs="Arial"/>
                <w:u w:val="single"/>
              </w:rPr>
              <w:t>The Outsiders</w:t>
            </w:r>
            <w:r>
              <w:rPr>
                <w:rFonts w:ascii="Arial" w:hAnsi="Arial" w:cs="Arial"/>
              </w:rPr>
              <w:t xml:space="preserve">, and share their findings in an engaging power point presentation. </w:t>
            </w:r>
            <w:r w:rsidR="00D81A2F">
              <w:rPr>
                <w:rFonts w:ascii="Arial" w:hAnsi="Arial" w:cs="Arial"/>
              </w:rPr>
              <w:t>During their presentatio</w:t>
            </w:r>
            <w:r w:rsidR="007266A0">
              <w:rPr>
                <w:rFonts w:ascii="Arial" w:hAnsi="Arial" w:cs="Arial"/>
              </w:rPr>
              <w:t>n</w:t>
            </w:r>
            <w:r w:rsidR="00D81A2F">
              <w:rPr>
                <w:rFonts w:ascii="Arial" w:hAnsi="Arial" w:cs="Arial"/>
              </w:rPr>
              <w:t>s, they will be required to give biographical and musical information as well as a brief analysis of one of th</w:t>
            </w:r>
            <w:r w:rsidR="009A5326">
              <w:rPr>
                <w:rFonts w:ascii="Arial" w:hAnsi="Arial" w:cs="Arial"/>
              </w:rPr>
              <w:t>eir</w:t>
            </w:r>
            <w:r w:rsidR="00D81A2F">
              <w:rPr>
                <w:rFonts w:ascii="Arial" w:hAnsi="Arial" w:cs="Arial"/>
              </w:rPr>
              <w:t xml:space="preserve"> band’s song</w:t>
            </w:r>
            <w:r w:rsidR="009A5326">
              <w:rPr>
                <w:rFonts w:ascii="Arial" w:hAnsi="Arial" w:cs="Arial"/>
              </w:rPr>
              <w:t xml:space="preserve">s. </w:t>
            </w:r>
            <w:r>
              <w:rPr>
                <w:rFonts w:ascii="Arial" w:hAnsi="Arial" w:cs="Arial"/>
              </w:rPr>
              <w:t xml:space="preserve">They will begin by looking over the assignment and rubric and selecting a </w:t>
            </w:r>
            <w:r w:rsidR="00D81A2F">
              <w:rPr>
                <w:rFonts w:ascii="Arial" w:hAnsi="Arial" w:cs="Arial"/>
              </w:rPr>
              <w:t xml:space="preserve">partner and a </w:t>
            </w:r>
            <w:r>
              <w:rPr>
                <w:rFonts w:ascii="Arial" w:hAnsi="Arial" w:cs="Arial"/>
              </w:rPr>
              <w:t xml:space="preserve">band to research (assignment sheet attached). Before entering the computer lab, they will read and take notes on how to evaluate the sources they are using (attached) and practice taking proper research notes from an example on the projector (attached). </w:t>
            </w:r>
          </w:p>
          <w:p w:rsidR="00AF5669" w:rsidRDefault="00AF5669" w:rsidP="00896C99">
            <w:pPr>
              <w:rPr>
                <w:rFonts w:ascii="Arial" w:hAnsi="Arial" w:cs="Arial"/>
              </w:rPr>
            </w:pPr>
          </w:p>
          <w:p w:rsidR="00D81A2F" w:rsidRPr="00D81A2F" w:rsidRDefault="00D81A2F" w:rsidP="00896C99">
            <w:pPr>
              <w:rPr>
                <w:rFonts w:ascii="Arial" w:hAnsi="Arial" w:cs="Arial"/>
                <w:b/>
                <w:u w:val="single"/>
              </w:rPr>
            </w:pPr>
            <w:r>
              <w:rPr>
                <w:rFonts w:ascii="Arial" w:hAnsi="Arial" w:cs="Arial"/>
                <w:b/>
                <w:u w:val="single"/>
              </w:rPr>
              <w:t>Research</w:t>
            </w:r>
          </w:p>
          <w:p w:rsidR="00AF5669" w:rsidRDefault="00AF5669" w:rsidP="00896C99">
            <w:pPr>
              <w:rPr>
                <w:rFonts w:ascii="Arial" w:hAnsi="Arial" w:cs="Arial"/>
              </w:rPr>
            </w:pPr>
            <w:r>
              <w:rPr>
                <w:rFonts w:ascii="Arial" w:hAnsi="Arial" w:cs="Arial"/>
              </w:rPr>
              <w:t>Students will then enter the lab, and after looking at the lyrics of several songs by their artist, they will choose one for the teacher to acquire for them and post on the Wiki for listening. During the following r</w:t>
            </w:r>
            <w:bookmarkStart w:id="1" w:name="_GoBack"/>
            <w:bookmarkEnd w:id="1"/>
            <w:r>
              <w:rPr>
                <w:rFonts w:ascii="Arial" w:hAnsi="Arial" w:cs="Arial"/>
              </w:rPr>
              <w:t>esearch periods, they will be able to listen to the song as they work using their headphones in the computer lab (or library).</w:t>
            </w:r>
          </w:p>
          <w:p w:rsidR="00AF5669" w:rsidRDefault="00AF5669" w:rsidP="00896C99">
            <w:pPr>
              <w:rPr>
                <w:rFonts w:ascii="Arial" w:hAnsi="Arial" w:cs="Arial"/>
              </w:rPr>
            </w:pPr>
          </w:p>
          <w:p w:rsidR="00AF5669" w:rsidRDefault="00AF5669" w:rsidP="00896C99">
            <w:pPr>
              <w:rPr>
                <w:rFonts w:ascii="Arial" w:hAnsi="Arial" w:cs="Arial"/>
              </w:rPr>
            </w:pPr>
            <w:r>
              <w:rPr>
                <w:rFonts w:ascii="Arial" w:hAnsi="Arial" w:cs="Arial"/>
              </w:rPr>
              <w:t xml:space="preserve">Next, they will watch an online tutorial (demonstrated on the projector by the teacher) about how to use the </w:t>
            </w:r>
            <w:proofErr w:type="spellStart"/>
            <w:r>
              <w:rPr>
                <w:rFonts w:ascii="Arial" w:hAnsi="Arial" w:cs="Arial"/>
              </w:rPr>
              <w:t>Noodletools</w:t>
            </w:r>
            <w:proofErr w:type="spellEnd"/>
            <w:r>
              <w:rPr>
                <w:rFonts w:ascii="Arial" w:hAnsi="Arial" w:cs="Arial"/>
              </w:rPr>
              <w:t xml:space="preserve"> website to create their own bibliographies of sources</w:t>
            </w:r>
            <w:r w:rsidR="00D81A2F">
              <w:rPr>
                <w:rFonts w:ascii="Arial" w:hAnsi="Arial" w:cs="Arial"/>
              </w:rPr>
              <w:t xml:space="preserve"> that they use for the project.</w:t>
            </w:r>
            <w:r>
              <w:rPr>
                <w:rFonts w:ascii="Arial" w:hAnsi="Arial" w:cs="Arial"/>
              </w:rPr>
              <w:t xml:space="preserve"> </w:t>
            </w:r>
            <w:r w:rsidR="00D81A2F">
              <w:rPr>
                <w:rFonts w:ascii="Arial" w:hAnsi="Arial" w:cs="Arial"/>
              </w:rPr>
              <w:t>They will continue for the next several days gathering information and images, noting down their sources for later citation. The teacher will circulate to each pair of students to give more feedback and guidance about the quality of their research notes, the appropriateness of their sources, and the quality of the information going into their power</w:t>
            </w:r>
            <w:r w:rsidR="009A5326">
              <w:rPr>
                <w:rFonts w:ascii="Arial" w:hAnsi="Arial" w:cs="Arial"/>
              </w:rPr>
              <w:t xml:space="preserve"> </w:t>
            </w:r>
            <w:r w:rsidR="00D81A2F">
              <w:rPr>
                <w:rFonts w:ascii="Arial" w:hAnsi="Arial" w:cs="Arial"/>
              </w:rPr>
              <w:t>point.</w:t>
            </w:r>
          </w:p>
          <w:p w:rsidR="00D81A2F" w:rsidRDefault="00D81A2F" w:rsidP="00896C99">
            <w:pPr>
              <w:rPr>
                <w:rFonts w:ascii="Arial" w:hAnsi="Arial" w:cs="Arial"/>
              </w:rPr>
            </w:pPr>
          </w:p>
          <w:p w:rsidR="00D81A2F" w:rsidRPr="00D81A2F" w:rsidRDefault="00D81A2F" w:rsidP="00896C99">
            <w:pPr>
              <w:rPr>
                <w:rFonts w:ascii="Arial" w:hAnsi="Arial" w:cs="Arial"/>
                <w:u w:val="single"/>
              </w:rPr>
            </w:pPr>
            <w:r>
              <w:rPr>
                <w:rFonts w:ascii="Arial" w:hAnsi="Arial" w:cs="Arial"/>
                <w:b/>
                <w:u w:val="single"/>
              </w:rPr>
              <w:t>Presentation</w:t>
            </w:r>
          </w:p>
          <w:p w:rsidR="00D81A2F" w:rsidRDefault="00D81A2F" w:rsidP="00896C99">
            <w:pPr>
              <w:rPr>
                <w:rFonts w:ascii="Arial" w:hAnsi="Arial" w:cs="Arial"/>
              </w:rPr>
            </w:pPr>
            <w:r>
              <w:rPr>
                <w:rFonts w:ascii="Arial" w:hAnsi="Arial" w:cs="Arial"/>
              </w:rPr>
              <w:t xml:space="preserve">Students will then spend another class or more in the lab working on designing their power point in an attractive way (not crowding images, using a legible font size and </w:t>
            </w:r>
            <w:proofErr w:type="spellStart"/>
            <w:r>
              <w:rPr>
                <w:rFonts w:ascii="Arial" w:hAnsi="Arial" w:cs="Arial"/>
              </w:rPr>
              <w:t>colour</w:t>
            </w:r>
            <w:proofErr w:type="spellEnd"/>
            <w:r>
              <w:rPr>
                <w:rFonts w:ascii="Arial" w:hAnsi="Arial" w:cs="Arial"/>
              </w:rPr>
              <w:t>, etc.), and creating their works cited list, to be inserted in the end. Finally, they will practice their presentation and perform them for the class. They will be able to play their song directly from the Wiki.</w:t>
            </w:r>
          </w:p>
          <w:p w:rsidR="00896C99" w:rsidRPr="00D83F69" w:rsidRDefault="00896C99" w:rsidP="00D81A2F">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t>INSTRUCTIONAL MATERIALS AND RESOURCES</w:t>
            </w:r>
          </w:p>
        </w:tc>
      </w:tr>
      <w:tr w:rsidR="00EC57E3" w:rsidRPr="00D83F69" w:rsidTr="00EC57E3">
        <w:trPr>
          <w:trHeight w:val="490"/>
        </w:trPr>
        <w:tc>
          <w:tcPr>
            <w:tcW w:w="9606" w:type="dxa"/>
            <w:gridSpan w:val="2"/>
            <w:shd w:val="clear" w:color="auto" w:fill="auto"/>
            <w:vAlign w:val="center"/>
          </w:tcPr>
          <w:p w:rsidR="00EF6920" w:rsidRPr="00823EB6" w:rsidRDefault="00823EB6" w:rsidP="00C60DEC">
            <w:pPr>
              <w:rPr>
                <w:rFonts w:ascii="Arial" w:hAnsi="Arial" w:cs="Arial"/>
              </w:rPr>
            </w:pPr>
            <w:r w:rsidRPr="00823EB6">
              <w:rPr>
                <w:rFonts w:ascii="Arial" w:hAnsi="Arial" w:cs="Arial"/>
              </w:rPr>
              <w:lastRenderedPageBreak/>
              <w:t>School Computer Lab</w:t>
            </w:r>
          </w:p>
          <w:p w:rsidR="00823EB6" w:rsidRDefault="00823EB6" w:rsidP="00C60DEC">
            <w:pPr>
              <w:rPr>
                <w:rFonts w:ascii="Arial" w:hAnsi="Arial" w:cs="Arial"/>
              </w:rPr>
            </w:pPr>
            <w:r w:rsidRPr="00823EB6">
              <w:rPr>
                <w:rFonts w:ascii="Arial" w:hAnsi="Arial" w:cs="Arial"/>
              </w:rPr>
              <w:t>School Library Computers</w:t>
            </w:r>
          </w:p>
          <w:p w:rsidR="00823EB6" w:rsidRDefault="00823EB6" w:rsidP="00C60DEC">
            <w:pPr>
              <w:rPr>
                <w:rFonts w:ascii="Arial" w:hAnsi="Arial" w:cs="Arial"/>
              </w:rPr>
            </w:pPr>
            <w:r>
              <w:rPr>
                <w:rFonts w:ascii="Arial" w:hAnsi="Arial" w:cs="Arial"/>
              </w:rPr>
              <w:t>MP3s of various selected songs for student presentations</w:t>
            </w:r>
          </w:p>
          <w:p w:rsidR="00A13F46" w:rsidRPr="00823EB6" w:rsidRDefault="00A13F46" w:rsidP="00C60DEC">
            <w:pPr>
              <w:rPr>
                <w:rFonts w:ascii="Arial" w:hAnsi="Arial" w:cs="Arial"/>
              </w:rPr>
            </w:pPr>
            <w:proofErr w:type="spellStart"/>
            <w:r w:rsidRPr="00A13F46">
              <w:rPr>
                <w:rFonts w:ascii="Arial" w:hAnsi="Arial" w:cs="Arial"/>
                <w:lang w:val="en-CA"/>
              </w:rPr>
              <w:t>Noodletools</w:t>
            </w:r>
            <w:proofErr w:type="spellEnd"/>
            <w:r w:rsidRPr="00A13F46">
              <w:rPr>
                <w:rFonts w:ascii="Arial" w:hAnsi="Arial" w:cs="Arial"/>
                <w:lang w:val="en-CA"/>
              </w:rPr>
              <w:t xml:space="preserve"> Online Bibliography Creation site</w:t>
            </w:r>
          </w:p>
          <w:p w:rsidR="00C60DEC" w:rsidRPr="00C60DEC" w:rsidRDefault="00823EB6" w:rsidP="00C60DEC">
            <w:pPr>
              <w:rPr>
                <w:rFonts w:ascii="Arial" w:hAnsi="Arial" w:cs="Arial"/>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2B46DD">
        <w:rPr>
          <w:sz w:val="22"/>
          <w:szCs w:val="22"/>
        </w:rPr>
        <w:t xml:space="preserve"> _____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46F"/>
    <w:rsid w:val="00080B63"/>
    <w:rsid w:val="000B41B5"/>
    <w:rsid w:val="001837CB"/>
    <w:rsid w:val="001A5EB4"/>
    <w:rsid w:val="001B323A"/>
    <w:rsid w:val="001E14A9"/>
    <w:rsid w:val="002147D3"/>
    <w:rsid w:val="00240473"/>
    <w:rsid w:val="0029797F"/>
    <w:rsid w:val="002B46DD"/>
    <w:rsid w:val="002C2987"/>
    <w:rsid w:val="002C469C"/>
    <w:rsid w:val="002F63D2"/>
    <w:rsid w:val="0032518B"/>
    <w:rsid w:val="004451BA"/>
    <w:rsid w:val="004D3A38"/>
    <w:rsid w:val="00514382"/>
    <w:rsid w:val="00550F4D"/>
    <w:rsid w:val="005532F9"/>
    <w:rsid w:val="00562121"/>
    <w:rsid w:val="005705FE"/>
    <w:rsid w:val="005931C8"/>
    <w:rsid w:val="005A3F15"/>
    <w:rsid w:val="005A5752"/>
    <w:rsid w:val="005B2A5A"/>
    <w:rsid w:val="005E386C"/>
    <w:rsid w:val="005F44DF"/>
    <w:rsid w:val="0060108C"/>
    <w:rsid w:val="006137B0"/>
    <w:rsid w:val="00636111"/>
    <w:rsid w:val="00670134"/>
    <w:rsid w:val="00690F87"/>
    <w:rsid w:val="006B1E99"/>
    <w:rsid w:val="006C171B"/>
    <w:rsid w:val="006F3EE2"/>
    <w:rsid w:val="007266A0"/>
    <w:rsid w:val="00784F15"/>
    <w:rsid w:val="007A25E6"/>
    <w:rsid w:val="00820D30"/>
    <w:rsid w:val="00823EB6"/>
    <w:rsid w:val="00857962"/>
    <w:rsid w:val="00896C99"/>
    <w:rsid w:val="008A70E9"/>
    <w:rsid w:val="008D1075"/>
    <w:rsid w:val="00900F94"/>
    <w:rsid w:val="00951771"/>
    <w:rsid w:val="00952A28"/>
    <w:rsid w:val="00955670"/>
    <w:rsid w:val="009A5326"/>
    <w:rsid w:val="009B6B28"/>
    <w:rsid w:val="009D7C0F"/>
    <w:rsid w:val="009E4879"/>
    <w:rsid w:val="009E6466"/>
    <w:rsid w:val="009F07BF"/>
    <w:rsid w:val="00A026B5"/>
    <w:rsid w:val="00A13F46"/>
    <w:rsid w:val="00A312CC"/>
    <w:rsid w:val="00A34793"/>
    <w:rsid w:val="00A430EC"/>
    <w:rsid w:val="00A47E30"/>
    <w:rsid w:val="00A7375B"/>
    <w:rsid w:val="00A92AAB"/>
    <w:rsid w:val="00AF5669"/>
    <w:rsid w:val="00B46D35"/>
    <w:rsid w:val="00BC7F62"/>
    <w:rsid w:val="00C12B78"/>
    <w:rsid w:val="00C2671D"/>
    <w:rsid w:val="00C548D7"/>
    <w:rsid w:val="00C60DEC"/>
    <w:rsid w:val="00C72564"/>
    <w:rsid w:val="00C75D9E"/>
    <w:rsid w:val="00C80DA6"/>
    <w:rsid w:val="00CB2FA0"/>
    <w:rsid w:val="00CE0C31"/>
    <w:rsid w:val="00CF0AAE"/>
    <w:rsid w:val="00CF246F"/>
    <w:rsid w:val="00D4208F"/>
    <w:rsid w:val="00D652C8"/>
    <w:rsid w:val="00D81A2F"/>
    <w:rsid w:val="00D820A7"/>
    <w:rsid w:val="00D83F69"/>
    <w:rsid w:val="00DA05D6"/>
    <w:rsid w:val="00DA32AA"/>
    <w:rsid w:val="00DC15FB"/>
    <w:rsid w:val="00E14F7D"/>
    <w:rsid w:val="00E40E5D"/>
    <w:rsid w:val="00E42021"/>
    <w:rsid w:val="00E61CAF"/>
    <w:rsid w:val="00EC57E3"/>
    <w:rsid w:val="00EE7BDE"/>
    <w:rsid w:val="00EF6920"/>
    <w:rsid w:val="00F10F96"/>
    <w:rsid w:val="00F54E41"/>
    <w:rsid w:val="00F56714"/>
    <w:rsid w:val="00F6109E"/>
    <w:rsid w:val="00F805B1"/>
    <w:rsid w:val="00F92213"/>
    <w:rsid w:val="00F955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qFormat/>
    <w:rsid w:val="00080B63"/>
    <w:rPr>
      <w:rFonts w:cs="Times New Roman"/>
      <w:i/>
      <w:iCs/>
    </w:rPr>
  </w:style>
  <w:style w:type="character" w:styleId="Hyperlink">
    <w:name w:val="Hyperlink"/>
    <w:uiPriority w:val="99"/>
    <w:unhideWhenUsed/>
    <w:rsid w:val="002979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7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859</Words>
  <Characters>4902</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C2</cp:lastModifiedBy>
  <cp:revision>10</cp:revision>
  <cp:lastPrinted>2008-04-21T13:53:00Z</cp:lastPrinted>
  <dcterms:created xsi:type="dcterms:W3CDTF">2011-05-31T22:28:00Z</dcterms:created>
  <dcterms:modified xsi:type="dcterms:W3CDTF">2012-04-12T14:40:00Z</dcterms:modified>
</cp:coreProperties>
</file>